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AIŠKINAMASIS RAŠTAS</w:t>
      </w:r>
    </w:p>
    <w:p w14:paraId="044B3CD2" w14:textId="77777777" w:rsidR="009B717E" w:rsidRDefault="00995E11" w:rsidP="0035596B">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PRIE SKUODO RAJONO SAVIVALDYBĖS TARYBOS SPRENDIMO PROJEKTO</w:t>
      </w:r>
      <w:r w:rsidR="00661C51">
        <w:rPr>
          <w:rFonts w:ascii="Times New Roman" w:eastAsia="Times New Roman" w:hAnsi="Times New Roman" w:cs="Times New Roman"/>
          <w:b/>
          <w:sz w:val="24"/>
          <w:szCs w:val="24"/>
          <w:lang w:val="lt-LT"/>
        </w:rPr>
        <w:t xml:space="preserve"> </w:t>
      </w:r>
    </w:p>
    <w:p w14:paraId="0109E37B" w14:textId="1C40C8C8" w:rsidR="00661C51" w:rsidRPr="00661C51" w:rsidRDefault="00661C51" w:rsidP="0035596B">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61C51">
        <w:rPr>
          <w:rFonts w:ascii="Times New Roman" w:eastAsia="Times New Roman" w:hAnsi="Times New Roman" w:cs="Times New Roman"/>
          <w:b/>
          <w:sz w:val="24"/>
          <w:szCs w:val="24"/>
          <w:lang w:val="lt-LT"/>
        </w:rPr>
        <w:t xml:space="preserve">DĖL </w:t>
      </w:r>
      <w:r w:rsidR="009B717E">
        <w:rPr>
          <w:rFonts w:ascii="Times New Roman" w:eastAsia="Times New Roman" w:hAnsi="Times New Roman" w:cs="Times New Roman"/>
          <w:b/>
          <w:sz w:val="24"/>
          <w:szCs w:val="24"/>
          <w:lang w:val="lt-LT"/>
        </w:rPr>
        <w:t xml:space="preserve">SKUODO RAJONO SAVIVALDYBĖS TARYBOS </w:t>
      </w:r>
      <w:r w:rsidRPr="00661C51">
        <w:rPr>
          <w:rFonts w:ascii="Times New Roman" w:eastAsia="Times New Roman" w:hAnsi="Times New Roman" w:cs="Times New Roman"/>
          <w:b/>
          <w:sz w:val="24"/>
          <w:szCs w:val="24"/>
          <w:lang w:val="lt-LT"/>
        </w:rPr>
        <w:t xml:space="preserve">2023 M. BIRŽELIO </w:t>
      </w:r>
      <w:r w:rsidR="00AF30EC">
        <w:rPr>
          <w:rFonts w:ascii="Times New Roman" w:eastAsia="Times New Roman" w:hAnsi="Times New Roman" w:cs="Times New Roman"/>
          <w:b/>
          <w:sz w:val="24"/>
          <w:szCs w:val="24"/>
          <w:lang w:val="lt-LT"/>
        </w:rPr>
        <w:t>30</w:t>
      </w:r>
      <w:r w:rsidRPr="00661C51">
        <w:rPr>
          <w:rFonts w:ascii="Times New Roman" w:eastAsia="Times New Roman" w:hAnsi="Times New Roman" w:cs="Times New Roman"/>
          <w:b/>
          <w:sz w:val="24"/>
          <w:szCs w:val="24"/>
          <w:lang w:val="lt-LT"/>
        </w:rPr>
        <w:t xml:space="preserve"> D. SPRENDIMO</w:t>
      </w:r>
      <w:r w:rsidR="00A72114">
        <w:rPr>
          <w:rFonts w:ascii="Times New Roman" w:eastAsia="Times New Roman" w:hAnsi="Times New Roman" w:cs="Times New Roman"/>
          <w:b/>
          <w:sz w:val="24"/>
          <w:szCs w:val="24"/>
          <w:lang w:val="lt-LT"/>
        </w:rPr>
        <w:t xml:space="preserve"> NR.</w:t>
      </w:r>
      <w:r w:rsidRPr="00661C51">
        <w:rPr>
          <w:rFonts w:ascii="Times New Roman" w:eastAsia="Times New Roman" w:hAnsi="Times New Roman" w:cs="Times New Roman"/>
          <w:b/>
          <w:sz w:val="24"/>
          <w:szCs w:val="24"/>
          <w:lang w:val="lt-LT"/>
        </w:rPr>
        <w:t xml:space="preserve"> T9-124 „ DĖL PINIGINĖS SOCIALINĖS PARAMOS TEIKIMO NEPASITURINTIEMS SKUODO RAJONO SAVIVALDYBĖS GYVENTOJAMS TVARKOS APRAŠO PATVIRTINIMO“ PAKEITIMO</w:t>
      </w:r>
    </w:p>
    <w:p w14:paraId="3B39F2E3" w14:textId="73689CFA" w:rsidR="00661C51" w:rsidRDefault="00661C51" w:rsidP="00661C51">
      <w:pPr>
        <w:tabs>
          <w:tab w:val="left" w:pos="0"/>
          <w:tab w:val="left" w:pos="426"/>
        </w:tabs>
        <w:spacing w:after="0" w:line="240" w:lineRule="auto"/>
        <w:jc w:val="center"/>
        <w:rPr>
          <w:rFonts w:ascii="Times New Roman" w:eastAsia="Times New Roman" w:hAnsi="Times New Roman" w:cs="Times New Roman"/>
          <w:bCs/>
          <w:sz w:val="24"/>
          <w:szCs w:val="24"/>
          <w:lang w:val="lt-LT" w:eastAsia="ja-JP"/>
        </w:rPr>
      </w:pPr>
    </w:p>
    <w:p w14:paraId="5A1A0693" w14:textId="77777777" w:rsidR="00E1553D" w:rsidRPr="007542F4" w:rsidRDefault="00E1553D" w:rsidP="00091B65">
      <w:pPr>
        <w:spacing w:after="0" w:line="240" w:lineRule="auto"/>
        <w:jc w:val="center"/>
        <w:rPr>
          <w:rFonts w:ascii="Times New Roman" w:eastAsia="Times New Roman" w:hAnsi="Times New Roman" w:cs="Times New Roman"/>
          <w:bCs/>
          <w:sz w:val="24"/>
          <w:szCs w:val="24"/>
          <w:lang w:val="lt-LT" w:eastAsia="ja-JP"/>
        </w:rPr>
      </w:pPr>
    </w:p>
    <w:p w14:paraId="4616CE30" w14:textId="395F4919"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C85EAA">
        <w:rPr>
          <w:rFonts w:ascii="Times New Roman" w:eastAsia="Times New Roman" w:hAnsi="Times New Roman" w:cs="Times New Roman"/>
          <w:bCs/>
          <w:sz w:val="24"/>
          <w:szCs w:val="24"/>
          <w:lang w:val="lt-LT" w:eastAsia="ja-JP"/>
        </w:rPr>
        <w:t>5</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m.</w:t>
      </w:r>
      <w:r w:rsidR="007013AF">
        <w:rPr>
          <w:rFonts w:ascii="Times New Roman" w:eastAsia="Times New Roman" w:hAnsi="Times New Roman" w:cs="Times New Roman"/>
          <w:bCs/>
          <w:sz w:val="24"/>
          <w:szCs w:val="24"/>
          <w:lang w:val="lt-LT" w:eastAsia="ja-JP"/>
        </w:rPr>
        <w:t xml:space="preserve"> </w:t>
      </w:r>
      <w:r w:rsidR="00C85EAA">
        <w:rPr>
          <w:rFonts w:ascii="Times New Roman" w:eastAsia="Times New Roman" w:hAnsi="Times New Roman" w:cs="Times New Roman"/>
          <w:bCs/>
          <w:sz w:val="24"/>
          <w:szCs w:val="24"/>
          <w:lang w:val="lt-LT" w:eastAsia="ja-JP"/>
        </w:rPr>
        <w:t>gegužės</w:t>
      </w:r>
      <w:r w:rsidR="007013AF">
        <w:rPr>
          <w:rFonts w:ascii="Times New Roman" w:eastAsia="Times New Roman" w:hAnsi="Times New Roman" w:cs="Times New Roman"/>
          <w:bCs/>
          <w:sz w:val="24"/>
          <w:szCs w:val="24"/>
          <w:lang w:val="lt-LT" w:eastAsia="ja-JP"/>
        </w:rPr>
        <w:t xml:space="preserve"> </w:t>
      </w:r>
      <w:ins w:id="0" w:author="Dalia Sadauskiene" w:date="2025-05-21T07:36:00Z" w16du:dateUtc="2025-05-21T04:36:00Z">
        <w:r w:rsidR="007D20AF">
          <w:rPr>
            <w:rFonts w:ascii="Times New Roman" w:eastAsia="Times New Roman" w:hAnsi="Times New Roman" w:cs="Times New Roman"/>
            <w:bCs/>
            <w:sz w:val="24"/>
            <w:szCs w:val="24"/>
            <w:lang w:val="lt-LT" w:eastAsia="ja-JP"/>
          </w:rPr>
          <w:t>21</w:t>
        </w:r>
      </w:ins>
      <w:r w:rsidRPr="007542F4">
        <w:rPr>
          <w:rFonts w:ascii="Times New Roman" w:eastAsia="Times New Roman" w:hAnsi="Times New Roman" w:cs="Times New Roman"/>
          <w:bCs/>
          <w:sz w:val="24"/>
          <w:szCs w:val="24"/>
          <w:lang w:val="lt-LT" w:eastAsia="ja-JP"/>
        </w:rPr>
        <w:t xml:space="preserve"> d. </w:t>
      </w:r>
      <w:ins w:id="1" w:author="Dalia Sadauskiene" w:date="2025-05-21T07:36:00Z" w16du:dateUtc="2025-05-21T04:36:00Z">
        <w:r w:rsidR="007D20AF">
          <w:rPr>
            <w:rFonts w:ascii="Times New Roman" w:eastAsia="Times New Roman" w:hAnsi="Times New Roman" w:cs="Times New Roman"/>
            <w:bCs/>
            <w:sz w:val="24"/>
            <w:szCs w:val="24"/>
            <w:lang w:val="lt-LT" w:eastAsia="ja-JP"/>
          </w:rPr>
          <w:t>Nr. T10-153</w:t>
        </w:r>
      </w:ins>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7980E3A9" w14:textId="77777777" w:rsidR="006D0EEC" w:rsidRPr="007542F4"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4EF50A2B" w:rsidR="006D0EEC" w:rsidRDefault="006D0EEC" w:rsidP="00CA0302">
      <w:pPr>
        <w:numPr>
          <w:ilvl w:val="0"/>
          <w:numId w:val="1"/>
        </w:numPr>
        <w:tabs>
          <w:tab w:val="left" w:pos="1560"/>
        </w:tabs>
        <w:spacing w:after="0" w:line="240" w:lineRule="auto"/>
        <w:ind w:left="0" w:firstLine="1247"/>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 xml:space="preserve">Parengto sprendimo projekto tikslas ir uždaviniai. </w:t>
      </w:r>
    </w:p>
    <w:p w14:paraId="15DA95A0" w14:textId="6EFCC2DA" w:rsidR="00995E11" w:rsidRPr="009714FD" w:rsidRDefault="00E9640D" w:rsidP="00E9640D">
      <w:pPr>
        <w:tabs>
          <w:tab w:val="left" w:pos="1560"/>
        </w:tabs>
        <w:spacing w:after="0" w:line="240" w:lineRule="auto"/>
        <w:ind w:firstLine="1276"/>
        <w:contextualSpacing/>
        <w:jc w:val="both"/>
        <w:rPr>
          <w:rFonts w:ascii="Times New Roman" w:eastAsia="Times New Roman" w:hAnsi="Times New Roman" w:cs="Times New Roman"/>
          <w:bCs/>
          <w:sz w:val="24"/>
          <w:szCs w:val="24"/>
          <w:lang w:val="fr-FR"/>
        </w:rPr>
      </w:pPr>
      <w:r w:rsidRPr="009714FD">
        <w:rPr>
          <w:rFonts w:ascii="Times New Roman" w:eastAsia="Times New Roman" w:hAnsi="Times New Roman" w:cs="Times New Roman"/>
          <w:bCs/>
          <w:sz w:val="24"/>
          <w:szCs w:val="24"/>
          <w:lang w:val="lt-LT"/>
        </w:rPr>
        <w:t>Sprendimą tikslinga pa</w:t>
      </w:r>
      <w:r w:rsidR="000B5A81">
        <w:rPr>
          <w:rFonts w:ascii="Times New Roman" w:eastAsia="Times New Roman" w:hAnsi="Times New Roman" w:cs="Times New Roman"/>
          <w:bCs/>
          <w:sz w:val="24"/>
          <w:szCs w:val="24"/>
          <w:lang w:val="lt-LT"/>
        </w:rPr>
        <w:t>keisti</w:t>
      </w:r>
      <w:r w:rsidRPr="009714FD">
        <w:rPr>
          <w:rFonts w:ascii="Times New Roman" w:eastAsia="Times New Roman" w:hAnsi="Times New Roman" w:cs="Times New Roman"/>
          <w:bCs/>
          <w:sz w:val="24"/>
          <w:szCs w:val="24"/>
          <w:lang w:val="lt-LT"/>
        </w:rPr>
        <w:t xml:space="preserve"> siekiant teisės akto papunkčiams (66.1.2 ir 66.1.3.) suteikti aiškumo ir panaikinti galimybę juos dviprasmiškai suprasti. Slaugos ar priežiūros (pagalbos) išlaidų tikslinė kompensacija buvo skiriama iki 2023 m. gruodžio 31 d. ir iki to</w:t>
      </w:r>
      <w:r w:rsidR="000B5A81">
        <w:rPr>
          <w:rFonts w:ascii="Times New Roman" w:eastAsia="Times New Roman" w:hAnsi="Times New Roman" w:cs="Times New Roman"/>
          <w:bCs/>
          <w:sz w:val="24"/>
          <w:szCs w:val="24"/>
          <w:lang w:val="lt-LT"/>
        </w:rPr>
        <w:t>s</w:t>
      </w:r>
      <w:r w:rsidRPr="009714FD">
        <w:rPr>
          <w:rFonts w:ascii="Times New Roman" w:eastAsia="Times New Roman" w:hAnsi="Times New Roman" w:cs="Times New Roman"/>
          <w:bCs/>
          <w:sz w:val="24"/>
          <w:szCs w:val="24"/>
          <w:lang w:val="lt-LT"/>
        </w:rPr>
        <w:t xml:space="preserve"> datos paskirtos šios kompensacijos galioja toliau. Nuo 2024 m. sausio 1 d. slaugos ar priežiūros (pagalbos) išlaidų tikslinės kompensacijos pavadinimo neliko teisės aktuose, todėl nuo 2024 m. sausio 1 d. skiriamos individualios pagalbos teikimo išlaidų kompensacijos. </w:t>
      </w:r>
      <w:r w:rsidRPr="009714FD">
        <w:rPr>
          <w:rFonts w:ascii="Times New Roman" w:eastAsia="Times New Roman" w:hAnsi="Times New Roman" w:cs="Times New Roman"/>
          <w:bCs/>
          <w:sz w:val="24"/>
          <w:szCs w:val="24"/>
          <w:lang w:val="fr-FR"/>
        </w:rPr>
        <w:t>Iki 2024 m. sausio 1 d. individualios pagalbos teikimo išlaidų kompensacijos nebuvo.</w:t>
      </w:r>
    </w:p>
    <w:p w14:paraId="11AB17D1" w14:textId="77777777" w:rsidR="000B5A81" w:rsidRDefault="000B5A81" w:rsidP="00CA030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p>
    <w:p w14:paraId="2E923573" w14:textId="1F5B6E81" w:rsidR="00995E11" w:rsidRDefault="007013AF" w:rsidP="00CA030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w:t>
      </w:r>
      <w:r w:rsidR="006D0EEC" w:rsidRPr="007542F4">
        <w:rPr>
          <w:rFonts w:ascii="Times New Roman" w:eastAsia="Times New Roman" w:hAnsi="Times New Roman" w:cs="Times New Roman"/>
          <w:b/>
          <w:sz w:val="24"/>
          <w:szCs w:val="24"/>
          <w:lang w:val="lt-LT"/>
        </w:rPr>
        <w:t>Siūlomos teisinio reguliavimo nuostatos.</w:t>
      </w:r>
      <w:r w:rsidR="007542F4" w:rsidRPr="007542F4">
        <w:rPr>
          <w:rFonts w:ascii="Times New Roman" w:eastAsia="Times New Roman" w:hAnsi="Times New Roman" w:cs="Times New Roman"/>
          <w:b/>
          <w:sz w:val="24"/>
          <w:szCs w:val="24"/>
          <w:lang w:val="lt-LT"/>
        </w:rPr>
        <w:t xml:space="preserve"> </w:t>
      </w:r>
    </w:p>
    <w:p w14:paraId="72E2A51D" w14:textId="037C2FD0" w:rsidR="00E412AB" w:rsidRPr="00E412AB" w:rsidRDefault="00E412AB" w:rsidP="00E412AB">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Sprendimo projektas</w:t>
      </w:r>
      <w:r w:rsidRPr="00E412AB">
        <w:rPr>
          <w:rFonts w:ascii="Times New Roman" w:eastAsia="Times New Roman" w:hAnsi="Times New Roman" w:cs="Times New Roman"/>
          <w:sz w:val="24"/>
          <w:szCs w:val="24"/>
          <w:lang w:val="lt-LT"/>
        </w:rPr>
        <w:t xml:space="preserve"> parengtas vadovaujantis Lietuvos Respublikos vietos savivaldos įstatymo 15 straipsnio 4 dalimi ir Lietuvos Respublikos piniginės socialinės paramos nepasiturintiems gyventojams įstatymo 4 straipsnio 2 dalimi</w:t>
      </w:r>
      <w:r w:rsidRPr="005C05D7">
        <w:rPr>
          <w:rFonts w:ascii="Times New Roman" w:eastAsia="Times New Roman" w:hAnsi="Times New Roman" w:cs="Times New Roman"/>
          <w:sz w:val="24"/>
          <w:szCs w:val="24"/>
          <w:lang w:val="lt-LT"/>
        </w:rPr>
        <w:t>.</w:t>
      </w:r>
    </w:p>
    <w:p w14:paraId="2B64557C" w14:textId="77777777" w:rsidR="00995E11" w:rsidRDefault="00995E11" w:rsidP="009F7F05">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p>
    <w:p w14:paraId="6B6B0B35" w14:textId="58EA30F0" w:rsidR="006D0EEC" w:rsidRDefault="009F7F05" w:rsidP="00CA030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9F7F05">
        <w:rPr>
          <w:rFonts w:ascii="Times New Roman" w:eastAsia="Times New Roman" w:hAnsi="Times New Roman" w:cs="Times New Roman"/>
          <w:b/>
          <w:sz w:val="24"/>
          <w:szCs w:val="24"/>
          <w:lang w:val="lt-LT"/>
        </w:rPr>
        <w:t>Laukiami rezultatai.</w:t>
      </w:r>
    </w:p>
    <w:p w14:paraId="53A9AD7D" w14:textId="27AF8FF1" w:rsidR="00175192" w:rsidRPr="00B678CA" w:rsidRDefault="00B678CA" w:rsidP="00B678CA">
      <w:pPr>
        <w:tabs>
          <w:tab w:val="left" w:pos="1560"/>
        </w:tabs>
        <w:spacing w:after="0" w:line="240" w:lineRule="auto"/>
        <w:ind w:firstLine="1247"/>
        <w:contextualSpacing/>
        <w:jc w:val="both"/>
        <w:rPr>
          <w:rFonts w:ascii="Times New Roman" w:hAnsi="Times New Roman" w:cs="Times New Roman"/>
          <w:bCs/>
          <w:lang w:val="lt-LT"/>
        </w:rPr>
      </w:pPr>
      <w:r>
        <w:rPr>
          <w:rFonts w:ascii="Times New Roman" w:eastAsia="Times New Roman" w:hAnsi="Times New Roman" w:cs="Times New Roman"/>
          <w:bCs/>
          <w:sz w:val="24"/>
          <w:szCs w:val="24"/>
          <w:lang w:val="lt-LT"/>
        </w:rPr>
        <w:t>P</w:t>
      </w:r>
      <w:r w:rsidR="000B5A81">
        <w:rPr>
          <w:rFonts w:ascii="Times New Roman" w:eastAsia="Times New Roman" w:hAnsi="Times New Roman" w:cs="Times New Roman"/>
          <w:bCs/>
          <w:sz w:val="24"/>
          <w:szCs w:val="24"/>
          <w:lang w:val="lt-LT"/>
        </w:rPr>
        <w:t>akeistas</w:t>
      </w:r>
      <w:r>
        <w:rPr>
          <w:rFonts w:ascii="Times New Roman" w:eastAsia="Times New Roman" w:hAnsi="Times New Roman" w:cs="Times New Roman"/>
          <w:bCs/>
          <w:sz w:val="24"/>
          <w:szCs w:val="24"/>
          <w:lang w:val="lt-LT"/>
        </w:rPr>
        <w:t xml:space="preserve"> sprendimas suteiks aiškumo ir panaikins galimybę dviprasmiškai suprasti 66.1.2 ir 66.1.3. papunkčius.</w:t>
      </w:r>
    </w:p>
    <w:p w14:paraId="7635C42E" w14:textId="77777777" w:rsidR="000B5A81" w:rsidRDefault="000B5A81" w:rsidP="00C87458">
      <w:pPr>
        <w:tabs>
          <w:tab w:val="left" w:pos="1560"/>
        </w:tabs>
        <w:spacing w:after="0" w:line="240" w:lineRule="auto"/>
        <w:ind w:firstLine="1247"/>
        <w:jc w:val="both"/>
        <w:rPr>
          <w:rFonts w:ascii="Times New Roman" w:eastAsia="Times New Roman" w:hAnsi="Times New Roman" w:cs="Times New Roman"/>
          <w:b/>
          <w:sz w:val="24"/>
          <w:szCs w:val="24"/>
          <w:lang w:val="lt-LT"/>
        </w:rPr>
      </w:pPr>
    </w:p>
    <w:p w14:paraId="4DBE3C47" w14:textId="40E39772" w:rsidR="009F7F05" w:rsidRDefault="009F7F05" w:rsidP="00C87458">
      <w:pPr>
        <w:tabs>
          <w:tab w:val="left" w:pos="1560"/>
        </w:tabs>
        <w:spacing w:after="0" w:line="240" w:lineRule="auto"/>
        <w:ind w:firstLine="1247"/>
        <w:jc w:val="both"/>
        <w:rPr>
          <w:rFonts w:ascii="Times New Roman" w:eastAsia="Times New Roman" w:hAnsi="Times New Roman" w:cs="Times New Roman"/>
          <w:b/>
          <w:sz w:val="24"/>
          <w:szCs w:val="24"/>
          <w:lang w:val="lt-LT"/>
        </w:rPr>
      </w:pPr>
      <w:r w:rsidRPr="009F7F05">
        <w:rPr>
          <w:rFonts w:ascii="Times New Roman" w:eastAsia="Times New Roman" w:hAnsi="Times New Roman" w:cs="Times New Roman"/>
          <w:b/>
          <w:sz w:val="24"/>
          <w:szCs w:val="24"/>
          <w:lang w:val="lt-LT"/>
        </w:rPr>
        <w:t>4</w:t>
      </w:r>
      <w:r>
        <w:rPr>
          <w:rFonts w:ascii="Times New Roman" w:eastAsia="Times New Roman" w:hAnsi="Times New Roman" w:cs="Times New Roman"/>
          <w:bCs/>
          <w:sz w:val="24"/>
          <w:szCs w:val="24"/>
          <w:lang w:val="lt-LT"/>
        </w:rPr>
        <w:t>.</w:t>
      </w:r>
      <w:r w:rsidR="009B717E">
        <w:rPr>
          <w:rFonts w:ascii="Times New Roman" w:eastAsia="Times New Roman" w:hAnsi="Times New Roman" w:cs="Times New Roman"/>
          <w:bCs/>
          <w:sz w:val="24"/>
          <w:szCs w:val="24"/>
          <w:lang w:val="lt-LT"/>
        </w:rPr>
        <w:t xml:space="preserve"> </w:t>
      </w:r>
      <w:r w:rsidR="006D0EEC" w:rsidRPr="009F7F05">
        <w:rPr>
          <w:rFonts w:ascii="Times New Roman" w:eastAsia="Times New Roman" w:hAnsi="Times New Roman" w:cs="Times New Roman"/>
          <w:b/>
          <w:sz w:val="24"/>
          <w:szCs w:val="24"/>
          <w:lang w:val="lt-LT"/>
        </w:rPr>
        <w:t>Lėšų poreikis sprendimui įgyvendinti ir jų šaltiniai.</w:t>
      </w:r>
    </w:p>
    <w:p w14:paraId="6E9C65E2" w14:textId="211215FE" w:rsidR="00B678CA" w:rsidRDefault="000B5A81" w:rsidP="00C87458">
      <w:pPr>
        <w:tabs>
          <w:tab w:val="left" w:pos="1560"/>
        </w:tabs>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Sprendimui įgyvendinti lėšos nereikalingos.</w:t>
      </w:r>
    </w:p>
    <w:p w14:paraId="0EF74540" w14:textId="77777777" w:rsidR="000B5A81" w:rsidRDefault="000B5A81" w:rsidP="00CA0302">
      <w:pPr>
        <w:tabs>
          <w:tab w:val="left" w:pos="1560"/>
        </w:tabs>
        <w:spacing w:after="0" w:line="240" w:lineRule="auto"/>
        <w:ind w:firstLine="1247"/>
        <w:jc w:val="both"/>
        <w:rPr>
          <w:rFonts w:ascii="Times New Roman" w:eastAsia="Times New Roman" w:hAnsi="Times New Roman" w:cs="Times New Roman"/>
          <w:b/>
          <w:bCs/>
          <w:sz w:val="24"/>
          <w:szCs w:val="24"/>
          <w:lang w:val="lt-LT"/>
        </w:rPr>
      </w:pPr>
    </w:p>
    <w:p w14:paraId="0773D4C2" w14:textId="5F746298" w:rsidR="006D0EEC" w:rsidRDefault="009F7F05" w:rsidP="00CA0302">
      <w:pPr>
        <w:tabs>
          <w:tab w:val="left" w:pos="1560"/>
        </w:tabs>
        <w:spacing w:after="0" w:line="240" w:lineRule="auto"/>
        <w:ind w:firstLine="1247"/>
        <w:jc w:val="both"/>
        <w:rPr>
          <w:rFonts w:ascii="Times New Roman" w:hAnsi="Times New Roman" w:cs="Times New Roman"/>
          <w:b/>
          <w:bCs/>
          <w:sz w:val="24"/>
          <w:szCs w:val="24"/>
          <w:lang w:val="lt-LT"/>
        </w:rPr>
      </w:pPr>
      <w:r w:rsidRPr="009F7F05">
        <w:rPr>
          <w:rFonts w:ascii="Times New Roman" w:eastAsia="Times New Roman" w:hAnsi="Times New Roman" w:cs="Times New Roman"/>
          <w:b/>
          <w:bCs/>
          <w:sz w:val="24"/>
          <w:szCs w:val="24"/>
          <w:lang w:val="lt-LT"/>
        </w:rPr>
        <w:t xml:space="preserve">5. </w:t>
      </w:r>
      <w:r w:rsidR="006D0EEC" w:rsidRPr="009F7F05">
        <w:rPr>
          <w:rFonts w:ascii="Times New Roman" w:hAnsi="Times New Roman" w:cs="Times New Roman"/>
          <w:b/>
          <w:bCs/>
          <w:sz w:val="24"/>
          <w:szCs w:val="24"/>
          <w:lang w:val="lt-LT"/>
        </w:rPr>
        <w:t>Sprendimo projekto autorius ir (ar) autorių grup</w:t>
      </w:r>
      <w:r w:rsidR="004A29CB">
        <w:rPr>
          <w:rFonts w:ascii="Times New Roman" w:hAnsi="Times New Roman" w:cs="Times New Roman"/>
          <w:b/>
          <w:bCs/>
          <w:sz w:val="24"/>
          <w:szCs w:val="24"/>
          <w:lang w:val="lt-LT"/>
        </w:rPr>
        <w:t>ė.</w:t>
      </w:r>
    </w:p>
    <w:p w14:paraId="7E7A6982" w14:textId="461034BB" w:rsidR="009B717E" w:rsidRDefault="009B717E" w:rsidP="004A29CB">
      <w:pPr>
        <w:tabs>
          <w:tab w:val="left" w:pos="1560"/>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Rengėjos:</w:t>
      </w:r>
    </w:p>
    <w:p w14:paraId="33380B43" w14:textId="0A948336" w:rsidR="004A29CB" w:rsidRPr="004A29CB" w:rsidRDefault="004A29CB" w:rsidP="004A29CB">
      <w:pPr>
        <w:tabs>
          <w:tab w:val="left" w:pos="1560"/>
        </w:tabs>
        <w:spacing w:after="0" w:line="240" w:lineRule="auto"/>
        <w:ind w:firstLine="1247"/>
        <w:jc w:val="both"/>
        <w:rPr>
          <w:rFonts w:ascii="Times New Roman" w:hAnsi="Times New Roman" w:cs="Times New Roman"/>
          <w:sz w:val="24"/>
          <w:szCs w:val="24"/>
          <w:lang w:val="lt-LT"/>
        </w:rPr>
      </w:pPr>
      <w:r w:rsidRPr="004A29CB">
        <w:rPr>
          <w:rFonts w:ascii="Times New Roman" w:hAnsi="Times New Roman" w:cs="Times New Roman"/>
          <w:sz w:val="24"/>
          <w:szCs w:val="24"/>
          <w:lang w:val="lt-LT"/>
        </w:rPr>
        <w:t>Socialinės paramos skyriaus vedėja Rasa Noreikienė.</w:t>
      </w:r>
    </w:p>
    <w:p w14:paraId="43E5584C" w14:textId="2AA5D53C" w:rsidR="00635663" w:rsidRPr="00F87365" w:rsidRDefault="004A29CB" w:rsidP="004A29CB">
      <w:pPr>
        <w:tabs>
          <w:tab w:val="left" w:pos="1560"/>
        </w:tabs>
        <w:spacing w:after="0" w:line="240" w:lineRule="auto"/>
        <w:ind w:firstLine="1276"/>
        <w:rPr>
          <w:rFonts w:ascii="Times New Roman" w:hAnsi="Times New Roman" w:cs="Times New Roman"/>
          <w:sz w:val="24"/>
          <w:szCs w:val="24"/>
          <w:lang w:val="lt-LT"/>
        </w:rPr>
      </w:pPr>
      <w:r>
        <w:rPr>
          <w:rFonts w:ascii="Times New Roman" w:hAnsi="Times New Roman" w:cs="Times New Roman"/>
          <w:sz w:val="24"/>
          <w:szCs w:val="24"/>
          <w:lang w:val="lt-LT"/>
        </w:rPr>
        <w:t>S</w:t>
      </w:r>
      <w:r w:rsidR="00635663">
        <w:rPr>
          <w:rFonts w:ascii="Times New Roman" w:hAnsi="Times New Roman" w:cs="Times New Roman"/>
          <w:sz w:val="24"/>
          <w:szCs w:val="24"/>
          <w:lang w:val="lt-LT"/>
        </w:rPr>
        <w:t>ocialinės paramos skyriaus vedėjo pavaduotoja Audronė Pargaliauskienė</w:t>
      </w:r>
      <w:r w:rsidR="00690497">
        <w:rPr>
          <w:rFonts w:ascii="Times New Roman" w:hAnsi="Times New Roman" w:cs="Times New Roman"/>
          <w:sz w:val="24"/>
          <w:szCs w:val="24"/>
          <w:lang w:val="lt-LT"/>
        </w:rPr>
        <w:t>.</w:t>
      </w:r>
    </w:p>
    <w:sectPr w:rsidR="00635663" w:rsidRPr="00F87365" w:rsidSect="00CA0302">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FC816" w14:textId="77777777" w:rsidR="00037C58" w:rsidRDefault="00037C58">
      <w:pPr>
        <w:spacing w:after="0" w:line="240" w:lineRule="auto"/>
      </w:pPr>
      <w:r>
        <w:separator/>
      </w:r>
    </w:p>
  </w:endnote>
  <w:endnote w:type="continuationSeparator" w:id="0">
    <w:p w14:paraId="0911C829" w14:textId="77777777" w:rsidR="00037C58" w:rsidRDefault="00037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A5996" w14:textId="77777777" w:rsidR="00037C58" w:rsidRDefault="00037C58">
      <w:pPr>
        <w:spacing w:after="0" w:line="240" w:lineRule="auto"/>
      </w:pPr>
      <w:r>
        <w:separator/>
      </w:r>
    </w:p>
  </w:footnote>
  <w:footnote w:type="continuationSeparator" w:id="0">
    <w:p w14:paraId="38F60E74" w14:textId="77777777" w:rsidR="00037C58" w:rsidRDefault="00037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A34861" w:rsidRPr="002C3014" w:rsidRDefault="00A34861"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05F324A"/>
    <w:multiLevelType w:val="hybridMultilevel"/>
    <w:tmpl w:val="AA8E89A8"/>
    <w:lvl w:ilvl="0" w:tplc="AE7A3354">
      <w:start w:val="5"/>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063989681">
    <w:abstractNumId w:val="0"/>
  </w:num>
  <w:num w:numId="2" w16cid:durableId="70097747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lia Sadauskiene">
    <w15:presenceInfo w15:providerId="Windows Live" w15:userId="d7d088a6f5db03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12B9F"/>
    <w:rsid w:val="0003191B"/>
    <w:rsid w:val="00037C58"/>
    <w:rsid w:val="00090415"/>
    <w:rsid w:val="00091B65"/>
    <w:rsid w:val="000B5A81"/>
    <w:rsid w:val="000E08E3"/>
    <w:rsid w:val="000F772B"/>
    <w:rsid w:val="00113FFD"/>
    <w:rsid w:val="00143F92"/>
    <w:rsid w:val="00175192"/>
    <w:rsid w:val="00182884"/>
    <w:rsid w:val="001B0CAC"/>
    <w:rsid w:val="001C1ACA"/>
    <w:rsid w:val="001C4223"/>
    <w:rsid w:val="001D2ACD"/>
    <w:rsid w:val="001F0D9C"/>
    <w:rsid w:val="002141EF"/>
    <w:rsid w:val="00224AA7"/>
    <w:rsid w:val="002774EA"/>
    <w:rsid w:val="002854D0"/>
    <w:rsid w:val="002D4F25"/>
    <w:rsid w:val="002F5C3B"/>
    <w:rsid w:val="00300261"/>
    <w:rsid w:val="00332F4E"/>
    <w:rsid w:val="003406BA"/>
    <w:rsid w:val="0035596B"/>
    <w:rsid w:val="00375835"/>
    <w:rsid w:val="003876FC"/>
    <w:rsid w:val="003B4FF7"/>
    <w:rsid w:val="003C5F59"/>
    <w:rsid w:val="003C6180"/>
    <w:rsid w:val="00403A7A"/>
    <w:rsid w:val="00425781"/>
    <w:rsid w:val="00432022"/>
    <w:rsid w:val="00455C97"/>
    <w:rsid w:val="00471F95"/>
    <w:rsid w:val="00495E93"/>
    <w:rsid w:val="004A29CB"/>
    <w:rsid w:val="004B2957"/>
    <w:rsid w:val="004D20E5"/>
    <w:rsid w:val="004E2FC9"/>
    <w:rsid w:val="004F2E5D"/>
    <w:rsid w:val="005A4A21"/>
    <w:rsid w:val="005C05D7"/>
    <w:rsid w:val="005D6813"/>
    <w:rsid w:val="005E7714"/>
    <w:rsid w:val="00604498"/>
    <w:rsid w:val="00610298"/>
    <w:rsid w:val="00624117"/>
    <w:rsid w:val="00635663"/>
    <w:rsid w:val="00661C51"/>
    <w:rsid w:val="00690497"/>
    <w:rsid w:val="0069555F"/>
    <w:rsid w:val="006A27ED"/>
    <w:rsid w:val="006B1FDD"/>
    <w:rsid w:val="006C6E36"/>
    <w:rsid w:val="006D0EEC"/>
    <w:rsid w:val="006D6C94"/>
    <w:rsid w:val="007013AF"/>
    <w:rsid w:val="00714741"/>
    <w:rsid w:val="00717F45"/>
    <w:rsid w:val="0072467D"/>
    <w:rsid w:val="007542F4"/>
    <w:rsid w:val="007702D9"/>
    <w:rsid w:val="00783904"/>
    <w:rsid w:val="007856E6"/>
    <w:rsid w:val="007D20AF"/>
    <w:rsid w:val="007E50AA"/>
    <w:rsid w:val="008374C5"/>
    <w:rsid w:val="008442AF"/>
    <w:rsid w:val="00872FFA"/>
    <w:rsid w:val="0088705A"/>
    <w:rsid w:val="00891791"/>
    <w:rsid w:val="00892E6D"/>
    <w:rsid w:val="008C7E82"/>
    <w:rsid w:val="008F5004"/>
    <w:rsid w:val="009230C0"/>
    <w:rsid w:val="00930F34"/>
    <w:rsid w:val="009714FD"/>
    <w:rsid w:val="00976DC2"/>
    <w:rsid w:val="00982BC3"/>
    <w:rsid w:val="00995E11"/>
    <w:rsid w:val="009B3BAA"/>
    <w:rsid w:val="009B717E"/>
    <w:rsid w:val="009E14CB"/>
    <w:rsid w:val="009F7F05"/>
    <w:rsid w:val="00A13DDA"/>
    <w:rsid w:val="00A22FAD"/>
    <w:rsid w:val="00A32C53"/>
    <w:rsid w:val="00A34861"/>
    <w:rsid w:val="00A72114"/>
    <w:rsid w:val="00A84FBD"/>
    <w:rsid w:val="00A9760E"/>
    <w:rsid w:val="00AB0163"/>
    <w:rsid w:val="00AF30EC"/>
    <w:rsid w:val="00AF427E"/>
    <w:rsid w:val="00B05557"/>
    <w:rsid w:val="00B15E81"/>
    <w:rsid w:val="00B436AE"/>
    <w:rsid w:val="00B678CA"/>
    <w:rsid w:val="00B739D3"/>
    <w:rsid w:val="00B914DE"/>
    <w:rsid w:val="00BA0E75"/>
    <w:rsid w:val="00C100AF"/>
    <w:rsid w:val="00C50F56"/>
    <w:rsid w:val="00C52D35"/>
    <w:rsid w:val="00C536C1"/>
    <w:rsid w:val="00C5523D"/>
    <w:rsid w:val="00C85E32"/>
    <w:rsid w:val="00C85EAA"/>
    <w:rsid w:val="00C87458"/>
    <w:rsid w:val="00CA0302"/>
    <w:rsid w:val="00CB71FB"/>
    <w:rsid w:val="00CF513C"/>
    <w:rsid w:val="00D11C56"/>
    <w:rsid w:val="00D21DF0"/>
    <w:rsid w:val="00D5331D"/>
    <w:rsid w:val="00D61E69"/>
    <w:rsid w:val="00DF7036"/>
    <w:rsid w:val="00E1553D"/>
    <w:rsid w:val="00E412AB"/>
    <w:rsid w:val="00E64EE9"/>
    <w:rsid w:val="00E65B5B"/>
    <w:rsid w:val="00E809AC"/>
    <w:rsid w:val="00E9071D"/>
    <w:rsid w:val="00E9640D"/>
    <w:rsid w:val="00F027C9"/>
    <w:rsid w:val="00F14D70"/>
    <w:rsid w:val="00F20614"/>
    <w:rsid w:val="00F36759"/>
    <w:rsid w:val="00F87365"/>
    <w:rsid w:val="00FB1EE1"/>
    <w:rsid w:val="00FC10C3"/>
    <w:rsid w:val="00FE025F"/>
    <w:rsid w:val="00FE1F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1095</Words>
  <Characters>625</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2022-12-02T08:41:00Z</cp:lastPrinted>
  <dcterms:created xsi:type="dcterms:W3CDTF">2025-05-21T04:37:00Z</dcterms:created>
  <dcterms:modified xsi:type="dcterms:W3CDTF">2025-05-21T04:37:00Z</dcterms:modified>
</cp:coreProperties>
</file>